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3577C625"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Start w:id="4" w:name="Number"/>
      <w:r w:rsidR="00C71C45">
        <w:rPr>
          <w:sz w:val="24"/>
          <w:szCs w:val="24"/>
        </w:rPr>
        <w:t xml:space="preserve"> 27-G003-25</w:t>
      </w:r>
      <w:bookmarkEnd w:id="1"/>
      <w:bookmarkEnd w:id="2"/>
      <w:bookmarkEnd w:id="3"/>
      <w:bookmarkEnd w:id="4"/>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71143A99" w14:textId="13A1861E" w:rsidR="00E15F4B" w:rsidRPr="00DF2302" w:rsidRDefault="00E15F4B" w:rsidP="005F7CB7">
      <w:pPr>
        <w:spacing w:before="120"/>
        <w:jc w:val="both"/>
        <w:rPr>
          <w:b/>
          <w:i/>
          <w:color w:val="FF0000"/>
          <w:lang w:val="en-GB"/>
        </w:rPr>
      </w:pP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vAlign w:val="center"/>
          </w:tcPr>
          <w:p w14:paraId="5B4EEC3C" w14:textId="461BD486" w:rsidR="006E17EC" w:rsidRPr="009E7EB6" w:rsidRDefault="00DE3F38" w:rsidP="006E17EC">
            <w:pPr>
              <w:pStyle w:val="TableContents"/>
              <w:rPr>
                <w:rFonts w:asciiTheme="minorHAnsi" w:hAnsiTheme="minorHAnsi"/>
                <w:sz w:val="22"/>
                <w:szCs w:val="22"/>
                <w:lang w:eastAsia="en-US"/>
              </w:rPr>
            </w:pPr>
            <w:r w:rsidRPr="009E7EB6">
              <w:rPr>
                <w:rFonts w:asciiTheme="minorHAnsi" w:hAnsiTheme="minorHAnsi"/>
                <w:sz w:val="22"/>
                <w:szCs w:val="22"/>
                <w:lang w:eastAsia="en-US"/>
              </w:rPr>
              <w:t xml:space="preserve">Firm/consortium’s experience and reputation </w:t>
            </w:r>
            <w:r w:rsidR="00B52A14" w:rsidRPr="009E7EB6">
              <w:rPr>
                <w:rFonts w:asciiTheme="minorHAnsi" w:hAnsiTheme="minorHAnsi"/>
                <w:sz w:val="22"/>
                <w:szCs w:val="22"/>
                <w:lang w:eastAsia="en-US"/>
              </w:rPr>
              <w:t>with</w:t>
            </w:r>
            <w:r w:rsidRPr="009E7EB6">
              <w:rPr>
                <w:rFonts w:asciiTheme="minorHAnsi" w:hAnsiTheme="minorHAnsi"/>
                <w:sz w:val="22"/>
                <w:szCs w:val="22"/>
                <w:lang w:eastAsia="en-US"/>
              </w:rPr>
              <w:t xml:space="preserve"> similar </w:t>
            </w:r>
            <w:r w:rsidR="00AD3DBB" w:rsidRPr="009E7EB6">
              <w:rPr>
                <w:rFonts w:asciiTheme="minorHAnsi" w:hAnsiTheme="minorHAnsi"/>
                <w:sz w:val="22"/>
                <w:szCs w:val="22"/>
                <w:lang w:eastAsia="en-US"/>
              </w:rPr>
              <w:t>supply of Goods</w:t>
            </w:r>
          </w:p>
        </w:tc>
        <w:tc>
          <w:tcPr>
            <w:tcW w:w="5367" w:type="dxa"/>
          </w:tcPr>
          <w:p w14:paraId="3ADDF29E" w14:textId="0E0C3F02" w:rsidR="006E17EC" w:rsidRPr="009E7EB6" w:rsidRDefault="0050318B" w:rsidP="005B38E4">
            <w:pPr>
              <w:pStyle w:val="TableContents"/>
              <w:numPr>
                <w:ilvl w:val="0"/>
                <w:numId w:val="3"/>
              </w:numPr>
              <w:rPr>
                <w:rFonts w:asciiTheme="minorHAnsi" w:hAnsiTheme="minorHAnsi"/>
                <w:sz w:val="22"/>
                <w:szCs w:val="22"/>
              </w:rPr>
            </w:pPr>
            <w:r w:rsidRPr="009E7EB6">
              <w:rPr>
                <w:rFonts w:asciiTheme="minorHAnsi" w:hAnsiTheme="minorHAnsi"/>
                <w:sz w:val="22"/>
                <w:szCs w:val="22"/>
              </w:rPr>
              <w:t xml:space="preserve">At least 2 references </w:t>
            </w:r>
            <w:r w:rsidR="004C4928">
              <w:rPr>
                <w:rFonts w:asciiTheme="minorHAnsi" w:hAnsiTheme="minorHAnsi"/>
                <w:sz w:val="22"/>
                <w:szCs w:val="22"/>
              </w:rPr>
              <w:t xml:space="preserve">from clients </w:t>
            </w:r>
            <w:r w:rsidRPr="009E7EB6">
              <w:rPr>
                <w:rFonts w:asciiTheme="minorHAnsi" w:hAnsiTheme="minorHAnsi"/>
                <w:sz w:val="22"/>
                <w:szCs w:val="22"/>
              </w:rPr>
              <w:t xml:space="preserve">that </w:t>
            </w:r>
            <w:r w:rsidR="004055EF" w:rsidRPr="009E7EB6">
              <w:rPr>
                <w:rFonts w:asciiTheme="minorHAnsi" w:hAnsiTheme="minorHAnsi"/>
                <w:sz w:val="22"/>
                <w:szCs w:val="22"/>
              </w:rPr>
              <w:t xml:space="preserve">indicate </w:t>
            </w:r>
            <w:r w:rsidR="00C778F1" w:rsidRPr="009E7EB6">
              <w:rPr>
                <w:rFonts w:asciiTheme="minorHAnsi" w:hAnsiTheme="minorHAnsi"/>
                <w:sz w:val="22"/>
                <w:szCs w:val="22"/>
              </w:rPr>
              <w:t xml:space="preserve">good reputation and </w:t>
            </w:r>
            <w:r w:rsidR="004055EF" w:rsidRPr="009E7EB6">
              <w:rPr>
                <w:rFonts w:asciiTheme="minorHAnsi" w:hAnsiTheme="minorHAnsi"/>
                <w:sz w:val="22"/>
                <w:szCs w:val="22"/>
              </w:rPr>
              <w:t>experience in supplying of similar goods</w:t>
            </w:r>
            <w:r w:rsidR="000D6144">
              <w:rPr>
                <w:rFonts w:asciiTheme="minorHAnsi" w:hAnsiTheme="minorHAnsi"/>
                <w:sz w:val="22"/>
                <w:szCs w:val="22"/>
              </w:rPr>
              <w:t xml:space="preserve"> or</w:t>
            </w:r>
            <w:r w:rsidR="004055EF" w:rsidRPr="009E7EB6">
              <w:rPr>
                <w:rFonts w:asciiTheme="minorHAnsi" w:hAnsiTheme="minorHAnsi"/>
                <w:sz w:val="22"/>
                <w:szCs w:val="22"/>
              </w:rPr>
              <w:t xml:space="preserve"> supply of goods in accordance with standard and quality</w:t>
            </w:r>
            <w:r w:rsidR="00C778F1" w:rsidRPr="009E7EB6">
              <w:rPr>
                <w:rFonts w:asciiTheme="minorHAnsi" w:hAnsiTheme="minorHAnsi"/>
                <w:sz w:val="22"/>
                <w:szCs w:val="22"/>
              </w:rPr>
              <w:t>.</w:t>
            </w:r>
          </w:p>
        </w:tc>
        <w:tc>
          <w:tcPr>
            <w:tcW w:w="1360" w:type="dxa"/>
            <w:vAlign w:val="center"/>
          </w:tcPr>
          <w:p w14:paraId="6FB170A3" w14:textId="07613532" w:rsidR="006E17EC" w:rsidRPr="009E7EB6" w:rsidRDefault="00DC7544" w:rsidP="006E17EC">
            <w:pPr>
              <w:pStyle w:val="TableContents"/>
              <w:jc w:val="center"/>
              <w:rPr>
                <w:rFonts w:asciiTheme="minorHAnsi" w:hAnsiTheme="minorHAnsi"/>
                <w:sz w:val="22"/>
                <w:szCs w:val="22"/>
                <w:lang w:eastAsia="en-US"/>
              </w:rPr>
            </w:pPr>
            <w:r w:rsidRPr="009E7EB6">
              <w:rPr>
                <w:rFonts w:asciiTheme="minorHAnsi" w:hAnsiTheme="minorHAnsi"/>
                <w:sz w:val="22"/>
                <w:szCs w:val="22"/>
                <w:lang w:eastAsia="en-US"/>
              </w:rPr>
              <w:t>10</w:t>
            </w:r>
          </w:p>
        </w:tc>
      </w:tr>
      <w:tr w:rsidR="006E17EC" w:rsidRPr="00DF2302" w14:paraId="613F68D6" w14:textId="77777777" w:rsidTr="006E17EC">
        <w:trPr>
          <w:cantSplit/>
          <w:tblHeader/>
        </w:trPr>
        <w:tc>
          <w:tcPr>
            <w:tcW w:w="2430" w:type="dxa"/>
            <w:vAlign w:val="center"/>
          </w:tcPr>
          <w:p w14:paraId="44102FCB" w14:textId="0791CC6D" w:rsidR="006E17EC" w:rsidRPr="009E7EB6" w:rsidRDefault="00E44956" w:rsidP="006E17EC">
            <w:pPr>
              <w:pStyle w:val="TableContents"/>
              <w:rPr>
                <w:rFonts w:asciiTheme="minorHAnsi" w:hAnsiTheme="minorHAnsi"/>
                <w:sz w:val="22"/>
                <w:szCs w:val="22"/>
                <w:lang w:eastAsia="en-US"/>
              </w:rPr>
            </w:pPr>
            <w:r w:rsidRPr="009E7EB6">
              <w:rPr>
                <w:rFonts w:asciiTheme="minorHAnsi" w:hAnsiTheme="minorHAnsi"/>
                <w:sz w:val="22"/>
                <w:szCs w:val="22"/>
                <w:lang w:eastAsia="en-US"/>
              </w:rPr>
              <w:t>Specification</w:t>
            </w:r>
          </w:p>
        </w:tc>
        <w:tc>
          <w:tcPr>
            <w:tcW w:w="5367" w:type="dxa"/>
          </w:tcPr>
          <w:p w14:paraId="4EF9AFE9" w14:textId="4E325EA5" w:rsidR="006E17EC" w:rsidRPr="009E7EB6" w:rsidRDefault="007916F1" w:rsidP="001D3BEC">
            <w:pPr>
              <w:pStyle w:val="TableContents"/>
              <w:numPr>
                <w:ilvl w:val="0"/>
                <w:numId w:val="4"/>
              </w:numPr>
              <w:rPr>
                <w:rFonts w:asciiTheme="minorHAnsi" w:hAnsiTheme="minorHAnsi"/>
                <w:sz w:val="22"/>
                <w:szCs w:val="22"/>
              </w:rPr>
            </w:pPr>
            <w:r>
              <w:rPr>
                <w:rFonts w:asciiTheme="minorHAnsi" w:hAnsiTheme="minorHAnsi"/>
                <w:sz w:val="22"/>
                <w:szCs w:val="22"/>
              </w:rPr>
              <w:t>Full specification and p</w:t>
            </w:r>
            <w:r w:rsidR="006B1AA9" w:rsidRPr="009E7EB6">
              <w:rPr>
                <w:rFonts w:asciiTheme="minorHAnsi" w:hAnsiTheme="minorHAnsi"/>
                <w:sz w:val="22"/>
                <w:szCs w:val="22"/>
              </w:rPr>
              <w:t xml:space="preserve">icture </w:t>
            </w:r>
            <w:r w:rsidR="00095841" w:rsidRPr="009E7EB6">
              <w:rPr>
                <w:rFonts w:asciiTheme="minorHAnsi" w:hAnsiTheme="minorHAnsi"/>
                <w:sz w:val="22"/>
                <w:szCs w:val="22"/>
              </w:rPr>
              <w:t xml:space="preserve">of vehicle </w:t>
            </w:r>
            <w:r>
              <w:rPr>
                <w:rFonts w:asciiTheme="minorHAnsi" w:hAnsiTheme="minorHAnsi"/>
                <w:sz w:val="22"/>
                <w:szCs w:val="22"/>
              </w:rPr>
              <w:t>including</w:t>
            </w:r>
            <w:r w:rsidR="00095841" w:rsidRPr="009E7EB6">
              <w:rPr>
                <w:rFonts w:asciiTheme="minorHAnsi" w:hAnsiTheme="minorHAnsi"/>
                <w:sz w:val="22"/>
                <w:szCs w:val="22"/>
              </w:rPr>
              <w:t xml:space="preserve"> manual to be provided</w:t>
            </w:r>
          </w:p>
          <w:p w14:paraId="1CC75A9E" w14:textId="77777777" w:rsidR="00211EE7" w:rsidRDefault="00D95618" w:rsidP="00A155B4">
            <w:pPr>
              <w:pStyle w:val="TableContents"/>
              <w:numPr>
                <w:ilvl w:val="0"/>
                <w:numId w:val="4"/>
              </w:numPr>
              <w:rPr>
                <w:rFonts w:asciiTheme="minorHAnsi" w:hAnsiTheme="minorHAnsi"/>
                <w:sz w:val="22"/>
                <w:szCs w:val="22"/>
              </w:rPr>
            </w:pPr>
            <w:r w:rsidRPr="009E7EB6">
              <w:rPr>
                <w:rFonts w:asciiTheme="minorHAnsi" w:hAnsiTheme="minorHAnsi"/>
                <w:sz w:val="22"/>
                <w:szCs w:val="22"/>
              </w:rPr>
              <w:t>Brand and</w:t>
            </w:r>
            <w:r w:rsidR="00501283" w:rsidRPr="009E7EB6">
              <w:rPr>
                <w:rFonts w:asciiTheme="minorHAnsi" w:hAnsiTheme="minorHAnsi"/>
                <w:sz w:val="22"/>
                <w:szCs w:val="22"/>
              </w:rPr>
              <w:t xml:space="preserve"> model of the vehicle (to be the latest year</w:t>
            </w:r>
            <w:r w:rsidR="00211EE7">
              <w:rPr>
                <w:rFonts w:asciiTheme="minorHAnsi" w:hAnsiTheme="minorHAnsi"/>
                <w:sz w:val="22"/>
                <w:szCs w:val="22"/>
              </w:rPr>
              <w:t>)</w:t>
            </w:r>
          </w:p>
          <w:p w14:paraId="73CD3A5A" w14:textId="153E942E" w:rsidR="00F30C95" w:rsidRPr="00A155B4" w:rsidRDefault="00F30C95" w:rsidP="00A155B4">
            <w:pPr>
              <w:pStyle w:val="TableContents"/>
              <w:numPr>
                <w:ilvl w:val="0"/>
                <w:numId w:val="4"/>
              </w:numPr>
              <w:rPr>
                <w:rFonts w:asciiTheme="minorHAnsi" w:hAnsiTheme="minorHAnsi"/>
                <w:sz w:val="22"/>
                <w:szCs w:val="22"/>
              </w:rPr>
            </w:pPr>
            <w:r w:rsidRPr="00A155B4">
              <w:rPr>
                <w:rFonts w:asciiTheme="minorHAnsi" w:hAnsiTheme="minorHAnsi"/>
                <w:sz w:val="22"/>
                <w:szCs w:val="22"/>
              </w:rPr>
              <w:t>Year of manufacture to be not earlier than 2022</w:t>
            </w:r>
            <w:r w:rsidR="00A155B4">
              <w:rPr>
                <w:rFonts w:asciiTheme="minorHAnsi" w:hAnsiTheme="minorHAnsi"/>
                <w:sz w:val="22"/>
                <w:szCs w:val="22"/>
              </w:rPr>
              <w:t>)</w:t>
            </w:r>
          </w:p>
          <w:p w14:paraId="6C5A4A0F" w14:textId="77777777" w:rsidR="000D68F0" w:rsidRPr="009E7EB6" w:rsidRDefault="000D68F0" w:rsidP="000D68F0">
            <w:pPr>
              <w:pStyle w:val="TableContents"/>
              <w:numPr>
                <w:ilvl w:val="0"/>
                <w:numId w:val="4"/>
              </w:numPr>
              <w:rPr>
                <w:rFonts w:asciiTheme="minorHAnsi" w:hAnsiTheme="minorHAnsi"/>
                <w:sz w:val="22"/>
                <w:szCs w:val="22"/>
              </w:rPr>
            </w:pPr>
            <w:r w:rsidRPr="009E7EB6">
              <w:rPr>
                <w:rFonts w:asciiTheme="minorHAnsi" w:hAnsiTheme="minorHAnsi"/>
                <w:sz w:val="22"/>
                <w:szCs w:val="22"/>
              </w:rPr>
              <w:t>Spare parts (including spare keys)</w:t>
            </w:r>
          </w:p>
          <w:p w14:paraId="45FEEF58" w14:textId="071CBD25" w:rsidR="000D68F0" w:rsidRPr="009E7EB6" w:rsidRDefault="00ED2CDE" w:rsidP="000D68F0">
            <w:pPr>
              <w:pStyle w:val="TableContents"/>
              <w:numPr>
                <w:ilvl w:val="0"/>
                <w:numId w:val="4"/>
              </w:numPr>
              <w:rPr>
                <w:rFonts w:asciiTheme="minorHAnsi" w:hAnsiTheme="minorHAnsi"/>
                <w:sz w:val="22"/>
                <w:szCs w:val="22"/>
              </w:rPr>
            </w:pPr>
            <w:r w:rsidRPr="009E7EB6">
              <w:rPr>
                <w:rFonts w:asciiTheme="minorHAnsi" w:hAnsiTheme="minorHAnsi"/>
                <w:sz w:val="22"/>
                <w:szCs w:val="22"/>
              </w:rPr>
              <w:t xml:space="preserve">Mileage of the </w:t>
            </w:r>
            <w:r w:rsidR="000D6144">
              <w:rPr>
                <w:rFonts w:asciiTheme="minorHAnsi" w:hAnsiTheme="minorHAnsi"/>
                <w:sz w:val="22"/>
                <w:szCs w:val="22"/>
              </w:rPr>
              <w:t>v</w:t>
            </w:r>
            <w:r w:rsidRPr="009E7EB6">
              <w:rPr>
                <w:rFonts w:asciiTheme="minorHAnsi" w:hAnsiTheme="minorHAnsi"/>
                <w:sz w:val="22"/>
                <w:szCs w:val="22"/>
              </w:rPr>
              <w:t>ehicle (to be lowest; first reading to start from 0-30)</w:t>
            </w:r>
          </w:p>
          <w:p w14:paraId="2A49CDF7" w14:textId="77777777" w:rsidR="00ED2CDE" w:rsidRPr="009E7EB6" w:rsidRDefault="00C95A2D" w:rsidP="000D68F0">
            <w:pPr>
              <w:pStyle w:val="TableContents"/>
              <w:numPr>
                <w:ilvl w:val="0"/>
                <w:numId w:val="4"/>
              </w:numPr>
              <w:rPr>
                <w:rFonts w:asciiTheme="minorHAnsi" w:hAnsiTheme="minorHAnsi"/>
                <w:sz w:val="22"/>
                <w:szCs w:val="22"/>
              </w:rPr>
            </w:pPr>
            <w:r w:rsidRPr="009E7EB6">
              <w:rPr>
                <w:rFonts w:asciiTheme="minorHAnsi" w:hAnsiTheme="minorHAnsi"/>
                <w:sz w:val="22"/>
                <w:szCs w:val="22"/>
              </w:rPr>
              <w:t xml:space="preserve">After Sales service; first servicing to vehicle after receiving them to be provided </w:t>
            </w:r>
            <w:r w:rsidR="00E22718" w:rsidRPr="009E7EB6">
              <w:rPr>
                <w:rFonts w:asciiTheme="minorHAnsi" w:hAnsiTheme="minorHAnsi"/>
                <w:sz w:val="22"/>
                <w:szCs w:val="22"/>
              </w:rPr>
              <w:t>free from the supplier</w:t>
            </w:r>
          </w:p>
          <w:p w14:paraId="4BA71FA2" w14:textId="405EED68" w:rsidR="005F563B" w:rsidRPr="00211EE7" w:rsidRDefault="00181E8A" w:rsidP="00211EE7">
            <w:pPr>
              <w:pStyle w:val="TableContents"/>
              <w:numPr>
                <w:ilvl w:val="0"/>
                <w:numId w:val="4"/>
              </w:numPr>
              <w:rPr>
                <w:rFonts w:asciiTheme="minorHAnsi" w:hAnsiTheme="minorHAnsi"/>
                <w:sz w:val="22"/>
                <w:szCs w:val="22"/>
              </w:rPr>
            </w:pPr>
            <w:r w:rsidRPr="009E7EB6">
              <w:rPr>
                <w:rFonts w:asciiTheme="minorHAnsi" w:hAnsiTheme="minorHAnsi"/>
                <w:sz w:val="22"/>
                <w:szCs w:val="22"/>
              </w:rPr>
              <w:t>Warranty</w:t>
            </w:r>
          </w:p>
        </w:tc>
        <w:tc>
          <w:tcPr>
            <w:tcW w:w="1360" w:type="dxa"/>
            <w:vAlign w:val="center"/>
          </w:tcPr>
          <w:p w14:paraId="657554B4" w14:textId="153CC553" w:rsidR="006E17EC" w:rsidRPr="009E7EB6" w:rsidRDefault="00DC7544" w:rsidP="006E17EC">
            <w:pPr>
              <w:pStyle w:val="TableContents"/>
              <w:jc w:val="center"/>
              <w:rPr>
                <w:rFonts w:asciiTheme="minorHAnsi" w:hAnsiTheme="minorHAnsi"/>
                <w:sz w:val="22"/>
                <w:szCs w:val="22"/>
                <w:lang w:eastAsia="en-US"/>
              </w:rPr>
            </w:pPr>
            <w:r w:rsidRPr="009E7EB6">
              <w:rPr>
                <w:rFonts w:asciiTheme="minorHAnsi" w:hAnsiTheme="minorHAnsi"/>
                <w:sz w:val="22"/>
                <w:szCs w:val="22"/>
                <w:lang w:eastAsia="en-US"/>
              </w:rPr>
              <w:t>70</w:t>
            </w:r>
          </w:p>
        </w:tc>
      </w:tr>
      <w:tr w:rsidR="006E17EC" w:rsidRPr="00DF2302" w14:paraId="7395E14D" w14:textId="77777777" w:rsidTr="006E17EC">
        <w:trPr>
          <w:cantSplit/>
          <w:tblHeader/>
        </w:trPr>
        <w:tc>
          <w:tcPr>
            <w:tcW w:w="2430" w:type="dxa"/>
            <w:vAlign w:val="center"/>
          </w:tcPr>
          <w:p w14:paraId="58A5C5B6" w14:textId="17B4EE44" w:rsidR="006E17EC" w:rsidRPr="009E7EB6" w:rsidRDefault="00E44956" w:rsidP="006E17EC">
            <w:pPr>
              <w:pStyle w:val="TableContents"/>
              <w:rPr>
                <w:rFonts w:asciiTheme="minorHAnsi" w:hAnsiTheme="minorHAnsi"/>
                <w:sz w:val="22"/>
                <w:szCs w:val="22"/>
                <w:lang w:eastAsia="en-US"/>
              </w:rPr>
            </w:pPr>
            <w:r w:rsidRPr="009E7EB6">
              <w:rPr>
                <w:rFonts w:asciiTheme="minorHAnsi" w:hAnsiTheme="minorHAnsi"/>
                <w:sz w:val="22"/>
                <w:szCs w:val="22"/>
                <w:lang w:eastAsia="en-US"/>
              </w:rPr>
              <w:t xml:space="preserve">Delivery time </w:t>
            </w:r>
          </w:p>
        </w:tc>
        <w:tc>
          <w:tcPr>
            <w:tcW w:w="5367" w:type="dxa"/>
          </w:tcPr>
          <w:p w14:paraId="4580A5C4" w14:textId="69A41F25" w:rsidR="006E17EC" w:rsidRPr="009E7EB6" w:rsidRDefault="00C815D0" w:rsidP="00635A59">
            <w:pPr>
              <w:pStyle w:val="TableContents"/>
              <w:numPr>
                <w:ilvl w:val="0"/>
                <w:numId w:val="5"/>
              </w:numPr>
              <w:rPr>
                <w:rFonts w:asciiTheme="minorHAnsi" w:hAnsiTheme="minorHAnsi"/>
                <w:sz w:val="22"/>
                <w:szCs w:val="22"/>
              </w:rPr>
            </w:pPr>
            <w:r w:rsidRPr="009E7EB6">
              <w:rPr>
                <w:rFonts w:asciiTheme="minorHAnsi" w:hAnsiTheme="minorHAnsi"/>
                <w:sz w:val="22"/>
                <w:szCs w:val="22"/>
              </w:rPr>
              <w:t xml:space="preserve">Delivery to be provided clearly and </w:t>
            </w:r>
            <w:r w:rsidR="009A08D2" w:rsidRPr="009E7EB6">
              <w:rPr>
                <w:rFonts w:asciiTheme="minorHAnsi" w:hAnsiTheme="minorHAnsi"/>
                <w:sz w:val="22"/>
                <w:szCs w:val="22"/>
              </w:rPr>
              <w:t>should be realistic</w:t>
            </w:r>
          </w:p>
          <w:p w14:paraId="23A8F695" w14:textId="6C8F8402" w:rsidR="009A08D2" w:rsidRPr="009E7EB6" w:rsidRDefault="007C7F86" w:rsidP="009A08D2">
            <w:pPr>
              <w:pStyle w:val="TableContents"/>
              <w:numPr>
                <w:ilvl w:val="0"/>
                <w:numId w:val="5"/>
              </w:numPr>
              <w:rPr>
                <w:rFonts w:asciiTheme="minorHAnsi" w:hAnsiTheme="minorHAnsi"/>
                <w:b/>
                <w:bCs/>
                <w:sz w:val="22"/>
                <w:szCs w:val="22"/>
              </w:rPr>
            </w:pPr>
            <w:r w:rsidRPr="009E7EB6">
              <w:rPr>
                <w:rFonts w:asciiTheme="minorHAnsi" w:hAnsiTheme="minorHAnsi"/>
                <w:b/>
                <w:bCs/>
                <w:sz w:val="22"/>
                <w:szCs w:val="22"/>
              </w:rPr>
              <w:t>Having the vehicle available in Tarawa by the time of tendering is advantageous</w:t>
            </w:r>
          </w:p>
        </w:tc>
        <w:tc>
          <w:tcPr>
            <w:tcW w:w="1360" w:type="dxa"/>
            <w:vAlign w:val="center"/>
          </w:tcPr>
          <w:p w14:paraId="240875A4" w14:textId="53A7E244" w:rsidR="006E17EC" w:rsidRPr="009E7EB6" w:rsidRDefault="00DC7544" w:rsidP="006E17EC">
            <w:pPr>
              <w:pStyle w:val="TableContents"/>
              <w:jc w:val="center"/>
              <w:rPr>
                <w:rFonts w:asciiTheme="minorHAnsi" w:hAnsiTheme="minorHAnsi"/>
                <w:sz w:val="22"/>
                <w:szCs w:val="22"/>
                <w:lang w:eastAsia="en-US"/>
              </w:rPr>
            </w:pPr>
            <w:r w:rsidRPr="009E7EB6">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lastRenderedPageBreak/>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1E4E9342"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007B3873">
        <w:rPr>
          <w:rFonts w:ascii="Calibri" w:hAnsi="Calibri"/>
          <w:b/>
          <w:lang w:val="en-GB"/>
        </w:rPr>
        <w:t>l</w:t>
      </w:r>
      <w:r w:rsidRPr="00DF2302">
        <w:rPr>
          <w:rFonts w:ascii="Calibri" w:hAnsi="Calibri"/>
          <w:b/>
          <w:lang w:val="en-GB"/>
        </w:rPr>
        <w:t xml:space="preserve">c / </w:t>
      </w:r>
      <w:r w:rsidR="007B3873">
        <w:rPr>
          <w:rFonts w:ascii="Calibri" w:hAnsi="Calibri"/>
          <w:b/>
          <w:lang w:val="en-GB"/>
        </w:rPr>
        <w:t>t</w:t>
      </w:r>
      <w:r w:rsidRPr="00DF2302">
        <w:rPr>
          <w:rFonts w:ascii="Calibri" w:hAnsi="Calibri"/>
          <w:b/>
          <w:lang w:val="en-GB"/>
        </w:rPr>
        <w:t>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46587DED"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B31BC" w14:textId="77777777" w:rsidR="00A75A42" w:rsidRDefault="00A75A42">
      <w:r>
        <w:separator/>
      </w:r>
    </w:p>
  </w:endnote>
  <w:endnote w:type="continuationSeparator" w:id="0">
    <w:p w14:paraId="2EF1FBC9" w14:textId="77777777" w:rsidR="00A75A42" w:rsidRDefault="00A75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0DBA2A6" w:rsidR="00D15CF2" w:rsidRDefault="004878F3" w:rsidP="004878F3">
    <w:pPr>
      <w:pStyle w:val="Footer"/>
    </w:pPr>
    <w:r>
      <w:fldChar w:fldCharType="begin"/>
    </w:r>
    <w:r>
      <w:instrText xml:space="preserve"> DATE \@ "yyyy-MM-dd" </w:instrText>
    </w:r>
    <w:r>
      <w:fldChar w:fldCharType="separate"/>
    </w:r>
    <w:r w:rsidR="00C71C45">
      <w:rPr>
        <w:noProof/>
      </w:rPr>
      <w:t>2025-08-15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EC82A" w14:textId="77777777" w:rsidR="00A75A42" w:rsidRDefault="00A75A42">
      <w:r>
        <w:separator/>
      </w:r>
    </w:p>
  </w:footnote>
  <w:footnote w:type="continuationSeparator" w:id="0">
    <w:p w14:paraId="39B498DF" w14:textId="77777777" w:rsidR="00A75A42" w:rsidRDefault="00A75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04B063D2"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407803373">
    <w:abstractNumId w:val="2"/>
  </w:num>
  <w:num w:numId="2" w16cid:durableId="866724303">
    <w:abstractNumId w:val="7"/>
  </w:num>
  <w:num w:numId="3" w16cid:durableId="842015694">
    <w:abstractNumId w:val="6"/>
  </w:num>
  <w:num w:numId="4" w16cid:durableId="458457084">
    <w:abstractNumId w:val="5"/>
  </w:num>
  <w:num w:numId="5" w16cid:durableId="1661736118">
    <w:abstractNumId w:val="0"/>
  </w:num>
  <w:num w:numId="6" w16cid:durableId="2056544598">
    <w:abstractNumId w:val="4"/>
  </w:num>
  <w:num w:numId="7" w16cid:durableId="40180864">
    <w:abstractNumId w:val="1"/>
  </w:num>
  <w:num w:numId="8" w16cid:durableId="1207179875">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41"/>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6144"/>
    <w:rsid w:val="000D68F0"/>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1E8A"/>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1EE7"/>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67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5EF"/>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4928"/>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1283"/>
    <w:rsid w:val="005029CB"/>
    <w:rsid w:val="0050318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5F563B"/>
    <w:rsid w:val="005F7CB7"/>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1AA9"/>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545"/>
    <w:rsid w:val="00722AEE"/>
    <w:rsid w:val="00722E34"/>
    <w:rsid w:val="00723010"/>
    <w:rsid w:val="00723439"/>
    <w:rsid w:val="0072356A"/>
    <w:rsid w:val="0072591D"/>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434"/>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6F1"/>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3873"/>
    <w:rsid w:val="007B54A7"/>
    <w:rsid w:val="007C0D3A"/>
    <w:rsid w:val="007C11EA"/>
    <w:rsid w:val="007C4FED"/>
    <w:rsid w:val="007C520A"/>
    <w:rsid w:val="007C5C8F"/>
    <w:rsid w:val="007C7ACF"/>
    <w:rsid w:val="007C7F86"/>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08D2"/>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E7EB6"/>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5B4"/>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5A42"/>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00F"/>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1C45"/>
    <w:rsid w:val="00C72233"/>
    <w:rsid w:val="00C73025"/>
    <w:rsid w:val="00C73BBA"/>
    <w:rsid w:val="00C778F1"/>
    <w:rsid w:val="00C77949"/>
    <w:rsid w:val="00C77BA9"/>
    <w:rsid w:val="00C80792"/>
    <w:rsid w:val="00C815D0"/>
    <w:rsid w:val="00C83691"/>
    <w:rsid w:val="00C83A19"/>
    <w:rsid w:val="00C83D16"/>
    <w:rsid w:val="00C84914"/>
    <w:rsid w:val="00C86D4D"/>
    <w:rsid w:val="00C9023A"/>
    <w:rsid w:val="00C904E8"/>
    <w:rsid w:val="00C911BE"/>
    <w:rsid w:val="00C9215E"/>
    <w:rsid w:val="00C92424"/>
    <w:rsid w:val="00C92A68"/>
    <w:rsid w:val="00C93AD5"/>
    <w:rsid w:val="00C953DE"/>
    <w:rsid w:val="00C95A2D"/>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618"/>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231"/>
    <w:rsid w:val="00DC6B1B"/>
    <w:rsid w:val="00DC6DEE"/>
    <w:rsid w:val="00DC7544"/>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22718"/>
    <w:rsid w:val="00E3305D"/>
    <w:rsid w:val="00E333B3"/>
    <w:rsid w:val="00E342A6"/>
    <w:rsid w:val="00E34B02"/>
    <w:rsid w:val="00E34DCE"/>
    <w:rsid w:val="00E3562B"/>
    <w:rsid w:val="00E3566F"/>
    <w:rsid w:val="00E40A7F"/>
    <w:rsid w:val="00E419EF"/>
    <w:rsid w:val="00E41BC2"/>
    <w:rsid w:val="00E42494"/>
    <w:rsid w:val="00E425EC"/>
    <w:rsid w:val="00E4282A"/>
    <w:rsid w:val="00E43B6A"/>
    <w:rsid w:val="00E43DDD"/>
    <w:rsid w:val="00E44956"/>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0C75"/>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2CDE"/>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5587"/>
    <w:rsid w:val="00F276BD"/>
    <w:rsid w:val="00F27B1D"/>
    <w:rsid w:val="00F27F0F"/>
    <w:rsid w:val="00F30C95"/>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D782C"/>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31</TotalTime>
  <Pages>4</Pages>
  <Words>760</Words>
  <Characters>4336</Characters>
  <Application>Microsoft Office Word</Application>
  <DocSecurity>0</DocSecurity>
  <Lines>36</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5086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38</cp:revision>
  <cp:lastPrinted>2016-10-18T02:57:00Z</cp:lastPrinted>
  <dcterms:created xsi:type="dcterms:W3CDTF">2020-08-26T13:41:00Z</dcterms:created>
  <dcterms:modified xsi:type="dcterms:W3CDTF">2025-08-14T21:41:00Z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